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4F37533C" w:rsidR="00514987" w:rsidRPr="00B96A0C" w:rsidRDefault="0002140D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bookmarkStart w:id="0" w:name="_Toc51246763"/>
      <w:r>
        <w:rPr>
          <w:rFonts w:ascii="Arial" w:hAnsi="Arial" w:cs="Arial"/>
        </w:rPr>
        <w:t>Z</w:t>
      </w:r>
      <w:r w:rsidR="00514987" w:rsidRPr="00B96A0C">
        <w:rPr>
          <w:rFonts w:ascii="Arial" w:hAnsi="Arial" w:cs="Arial"/>
        </w:rPr>
        <w:t>ałącznik nr</w:t>
      </w:r>
      <w:r w:rsidR="005D2B62">
        <w:rPr>
          <w:rFonts w:ascii="Arial" w:hAnsi="Arial" w:cs="Arial"/>
        </w:rPr>
        <w:t xml:space="preserve"> </w:t>
      </w:r>
      <w:ins w:id="1" w:author="Haba Agnieszka" w:date="2025-12-09T08:49:00Z" w16du:dateUtc="2025-12-09T07:49:00Z">
        <w:r w:rsidR="001446A9">
          <w:rPr>
            <w:rFonts w:ascii="Arial" w:hAnsi="Arial" w:cs="Arial"/>
          </w:rPr>
          <w:t>9</w:t>
        </w:r>
      </w:ins>
      <w:del w:id="2" w:author="Haba Agnieszka" w:date="2025-12-09T08:49:00Z" w16du:dateUtc="2025-12-09T07:49:00Z">
        <w:r w:rsidR="005D2B62" w:rsidDel="001446A9">
          <w:rPr>
            <w:rFonts w:ascii="Arial" w:hAnsi="Arial" w:cs="Arial"/>
          </w:rPr>
          <w:delText>8</w:delText>
        </w:r>
      </w:del>
      <w:r w:rsidR="00514987" w:rsidRPr="00B96A0C">
        <w:rPr>
          <w:rFonts w:ascii="Arial" w:hAnsi="Arial" w:cs="Arial"/>
        </w:rPr>
        <w:t xml:space="preserve"> do Umowy Nr _________________</w:t>
      </w:r>
    </w:p>
    <w:p w14:paraId="5C0DBDE6" w14:textId="371F6C21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  <w:r w:rsidR="0002140D">
        <w:rPr>
          <w:rFonts w:ascii="Arial" w:hAnsi="Arial" w:cs="Arial"/>
          <w:b/>
          <w:bCs/>
        </w:rPr>
        <w:t xml:space="preserve"> NR </w:t>
      </w:r>
      <w:r w:rsidR="0002140D" w:rsidRPr="0002140D">
        <w:rPr>
          <w:rFonts w:ascii="Arial" w:hAnsi="Arial" w:cs="Arial"/>
          <w:b/>
          <w:bCs/>
        </w:rPr>
        <w:t>IZ01OISJ</w:t>
      </w:r>
      <w:r w:rsidR="005D2B62">
        <w:rPr>
          <w:rFonts w:ascii="Arial" w:hAnsi="Arial" w:cs="Arial"/>
          <w:b/>
          <w:bCs/>
        </w:rPr>
        <w:t>………</w:t>
      </w:r>
      <w:r w:rsidR="0002140D" w:rsidRPr="0002140D">
        <w:rPr>
          <w:rFonts w:ascii="Arial" w:hAnsi="Arial" w:cs="Arial"/>
          <w:b/>
          <w:bCs/>
        </w:rPr>
        <w:t>..2025</w:t>
      </w:r>
    </w:p>
    <w:p w14:paraId="163B0124" w14:textId="42A0BE73" w:rsidR="00514987" w:rsidRPr="00B96A0C" w:rsidRDefault="00514987" w:rsidP="00E35242">
      <w:pPr>
        <w:suppressAutoHyphens/>
        <w:spacing w:line="360" w:lineRule="auto"/>
        <w:ind w:left="0" w:firstLine="0"/>
        <w:jc w:val="center"/>
        <w:rPr>
          <w:rFonts w:ascii="Arial" w:hAnsi="Arial" w:cs="Arial"/>
        </w:rPr>
      </w:pPr>
      <w:r w:rsidRPr="005D2B62">
        <w:rPr>
          <w:rFonts w:ascii="Arial" w:hAnsi="Arial" w:cs="Arial"/>
        </w:rPr>
        <w:t>w formie elektronicznej z dniem złożenia ostatniego podpisu przez przedstawicieli Stron, pomiędzy:</w:t>
      </w:r>
    </w:p>
    <w:p w14:paraId="641BF155" w14:textId="5DDFD258" w:rsidR="00514987" w:rsidRPr="00B96A0C" w:rsidRDefault="00720EB4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9A49DB">
        <w:rPr>
          <w:rFonts w:ascii="Arial" w:hAnsi="Arial" w:cs="Arial"/>
          <w:b/>
          <w:color w:val="000000" w:themeColor="text1"/>
          <w:sz w:val="22"/>
          <w:szCs w:val="22"/>
        </w:rPr>
        <w:t>PKP Polskie Linie Kolejowe S.A.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37 277 023 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>000,00 złotych, opłaconym w całości, posiadającą numer NIP PL 113-23-16-427, posiadającą numer REGON 017319027, Zakład Linii Kolejowych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 xml:space="preserve">w Warszawie </w:t>
      </w:r>
      <w:r>
        <w:rPr>
          <w:rFonts w:ascii="Arial" w:hAnsi="Arial" w:cs="Arial"/>
          <w:color w:val="000000" w:themeColor="text1"/>
          <w:sz w:val="22"/>
          <w:szCs w:val="22"/>
        </w:rPr>
        <w:t>(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>ul. Chodakowsk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 xml:space="preserve"> 50, 03-816 Warszawa</w:t>
      </w:r>
      <w:r>
        <w:rPr>
          <w:rFonts w:ascii="Arial" w:hAnsi="Arial" w:cs="Arial"/>
          <w:color w:val="000000" w:themeColor="text1"/>
          <w:sz w:val="22"/>
          <w:szCs w:val="22"/>
        </w:rPr>
        <w:t>)</w:t>
      </w:r>
      <w:r w:rsidRPr="009A49DB">
        <w:rPr>
          <w:rFonts w:ascii="Arial" w:hAnsi="Arial" w:cs="Arial"/>
          <w:color w:val="000000" w:themeColor="text1"/>
          <w:sz w:val="22"/>
          <w:szCs w:val="22"/>
        </w:rPr>
        <w:t>, reprezentowaną przez</w:t>
      </w:r>
      <w:r w:rsidR="00514987" w:rsidRPr="00B96A0C">
        <w:rPr>
          <w:rFonts w:ascii="Arial" w:hAnsi="Arial" w:cs="Arial"/>
        </w:rPr>
        <w:t>:</w:t>
      </w:r>
    </w:p>
    <w:p w14:paraId="1F0639E6" w14:textId="77777777" w:rsidR="00514987" w:rsidRPr="00B96A0C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4CE7F53C" w14:textId="77777777" w:rsidR="00514987" w:rsidRPr="00B96A0C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4D9382A8" w14:textId="74775F65" w:rsidR="00514987" w:rsidRPr="00B96A0C" w:rsidRDefault="005D2B62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…………………………………………………………………………………………………………………….</w:t>
      </w:r>
      <w:r w:rsidR="00514987" w:rsidRPr="00B96A0C">
        <w:rPr>
          <w:rFonts w:ascii="Arial" w:hAnsi="Arial" w:cs="Arial"/>
        </w:rPr>
        <w:t xml:space="preserve"> reprezentowaną przez: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28"/>
      <w:bookmarkStart w:id="4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3"/>
      <w:bookmarkEnd w:id="4"/>
    </w:p>
    <w:p w14:paraId="7AAE8345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 że:</w:t>
      </w:r>
    </w:p>
    <w:p w14:paraId="67004F06" w14:textId="069F945E" w:rsidR="006A3966" w:rsidRPr="00E35242" w:rsidRDefault="00514987" w:rsidP="00E35242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>zobowiązał się</w:t>
      </w:r>
      <w:r w:rsidR="00E35242">
        <w:rPr>
          <w:rFonts w:ascii="Arial" w:hAnsi="Arial" w:cs="Arial"/>
        </w:rPr>
        <w:t xml:space="preserve"> </w:t>
      </w:r>
      <w:r w:rsidRPr="00E35242">
        <w:rPr>
          <w:rFonts w:ascii="Arial" w:hAnsi="Arial" w:cs="Arial"/>
        </w:rPr>
        <w:t xml:space="preserve">na podstawie umowy Nr </w:t>
      </w:r>
    </w:p>
    <w:p w14:paraId="4FAAC539" w14:textId="30FF14CB" w:rsidR="00720EB4" w:rsidRPr="00B96A0C" w:rsidRDefault="00E35242" w:rsidP="00E35242">
      <w:pPr>
        <w:suppressAutoHyphens/>
        <w:autoSpaceDE w:val="0"/>
        <w:autoSpaceDN w:val="0"/>
        <w:adjustRightInd w:val="0"/>
        <w:spacing w:line="360" w:lineRule="auto"/>
        <w:ind w:left="357" w:firstLine="0"/>
        <w:jc w:val="left"/>
        <w:rPr>
          <w:rFonts w:ascii="Arial" w:hAnsi="Arial" w:cs="Arial"/>
        </w:rPr>
      </w:pPr>
      <w:r w:rsidRPr="009F18D1">
        <w:rPr>
          <w:rFonts w:ascii="Arial" w:hAnsi="Arial" w:cs="Arial"/>
          <w:b/>
        </w:rPr>
        <w:t>z </w:t>
      </w:r>
      <w:r w:rsidRPr="003A6663">
        <w:rPr>
          <w:rFonts w:ascii="Arial" w:hAnsi="Arial" w:cs="Arial"/>
          <w:b/>
        </w:rPr>
        <w:t>dniem złożenia ostatniego podpisu</w:t>
      </w:r>
      <w:r w:rsidR="00514987" w:rsidRPr="00B96A0C">
        <w:rPr>
          <w:rFonts w:ascii="Arial" w:hAnsi="Arial" w:cs="Arial"/>
        </w:rPr>
        <w:t xml:space="preserve"> zwanej dalej również „</w:t>
      </w:r>
      <w:r w:rsidR="00514987" w:rsidRPr="00B96A0C">
        <w:rPr>
          <w:rFonts w:ascii="Arial" w:hAnsi="Arial" w:cs="Arial"/>
          <w:b/>
        </w:rPr>
        <w:t>Umową Właściwą</w:t>
      </w:r>
      <w:r w:rsidR="00514987" w:rsidRPr="00B96A0C">
        <w:rPr>
          <w:rFonts w:ascii="Arial" w:hAnsi="Arial" w:cs="Arial"/>
        </w:rPr>
        <w:t xml:space="preserve">”, zawartej pomiędzy </w:t>
      </w:r>
      <w:r w:rsidR="00514987" w:rsidRPr="00B96A0C">
        <w:rPr>
          <w:rFonts w:ascii="Arial" w:hAnsi="Arial" w:cs="Arial"/>
          <w:b/>
        </w:rPr>
        <w:t>Stronami</w:t>
      </w:r>
      <w:r w:rsidR="00514987" w:rsidRPr="00B96A0C">
        <w:rPr>
          <w:rFonts w:ascii="Arial" w:hAnsi="Arial" w:cs="Arial"/>
        </w:rPr>
        <w:t xml:space="preserve"> </w:t>
      </w:r>
      <w:r w:rsidRPr="009F18D1">
        <w:rPr>
          <w:rFonts w:ascii="Arial" w:hAnsi="Arial" w:cs="Arial"/>
          <w:b/>
        </w:rPr>
        <w:t>z </w:t>
      </w:r>
      <w:r w:rsidRPr="003A6663">
        <w:rPr>
          <w:rFonts w:ascii="Arial" w:hAnsi="Arial" w:cs="Arial"/>
          <w:b/>
        </w:rPr>
        <w:t>dniem złożenia ostatniego podpisu</w:t>
      </w:r>
      <w:r w:rsidRPr="00B96A0C">
        <w:rPr>
          <w:rFonts w:ascii="Arial" w:hAnsi="Arial" w:cs="Arial"/>
        </w:rPr>
        <w:t xml:space="preserve"> </w:t>
      </w:r>
      <w:r w:rsidR="00514987" w:rsidRPr="00B96A0C">
        <w:rPr>
          <w:rFonts w:ascii="Arial" w:hAnsi="Arial" w:cs="Arial"/>
        </w:rPr>
        <w:t xml:space="preserve">do realizacji </w:t>
      </w:r>
      <w:r w:rsidR="00514987" w:rsidRPr="00B96A0C">
        <w:rPr>
          <w:rFonts w:ascii="Arial" w:hAnsi="Arial" w:cs="Arial"/>
          <w:b/>
        </w:rPr>
        <w:t>Przedmiotu Umowy Właściwej</w:t>
      </w:r>
      <w:r w:rsidR="00514987" w:rsidRPr="00B96A0C">
        <w:rPr>
          <w:rFonts w:ascii="Arial" w:hAnsi="Arial" w:cs="Arial"/>
        </w:rPr>
        <w:t xml:space="preserve"> na rzecz </w:t>
      </w:r>
      <w:r w:rsidR="00514987" w:rsidRPr="00B96A0C">
        <w:rPr>
          <w:rFonts w:ascii="Arial" w:hAnsi="Arial" w:cs="Arial"/>
          <w:b/>
          <w:bCs/>
        </w:rPr>
        <w:t xml:space="preserve">Zamawiającego </w:t>
      </w:r>
      <w:r w:rsidR="00514987" w:rsidRPr="00B96A0C">
        <w:rPr>
          <w:rFonts w:ascii="Arial" w:hAnsi="Arial" w:cs="Arial"/>
        </w:rPr>
        <w:t xml:space="preserve">w zakresie </w:t>
      </w:r>
      <w:r w:rsidR="001266F9" w:rsidRPr="001B0832">
        <w:rPr>
          <w:rFonts w:ascii="Arial" w:hAnsi="Arial" w:cs="Arial"/>
          <w:b/>
          <w:bCs/>
          <w:sz w:val="22"/>
          <w:szCs w:val="22"/>
        </w:rPr>
        <w:t>Modernizacj</w:t>
      </w:r>
      <w:r w:rsidR="001266F9">
        <w:rPr>
          <w:rFonts w:ascii="Arial" w:hAnsi="Arial" w:cs="Arial"/>
          <w:b/>
          <w:bCs/>
          <w:sz w:val="22"/>
          <w:szCs w:val="22"/>
        </w:rPr>
        <w:t>i</w:t>
      </w:r>
      <w:r w:rsidR="001266F9" w:rsidRPr="001B0832">
        <w:rPr>
          <w:rFonts w:ascii="Arial" w:hAnsi="Arial" w:cs="Arial"/>
          <w:b/>
          <w:bCs/>
          <w:sz w:val="22"/>
          <w:szCs w:val="22"/>
        </w:rPr>
        <w:t xml:space="preserve"> pomieszczeń OC1 zlokalizowanych w budynku przy ul. Białostockiej 5A w Warszawie</w:t>
      </w:r>
    </w:p>
    <w:p w14:paraId="2D31FF5B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7431522D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</w:t>
      </w:r>
      <w:r w:rsidRPr="00B96A0C">
        <w:rPr>
          <w:rFonts w:ascii="Arial" w:hAnsi="Arial" w:cs="Arial"/>
        </w:rPr>
        <w:lastRenderedPageBreak/>
        <w:t xml:space="preserve">materiałów, dokumentów, informacji, 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tzn. tajemnicę przedsiębiorstwa w rozumieniu ustawy z dnia 16 kwietnia 1993 r. o zwalczaniu nieuczciwej konkurencji (</w:t>
      </w:r>
      <w:r w:rsidR="00731F1B">
        <w:rPr>
          <w:rFonts w:ascii="Arial" w:hAnsi="Arial" w:cs="Arial"/>
        </w:rPr>
        <w:t>Dz.U. 2022.1233 t.j.</w:t>
      </w:r>
      <w:r w:rsidRPr="00B96A0C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 </w:t>
      </w:r>
      <w:r w:rsidR="00A45572" w:rsidRPr="001A5710">
        <w:rPr>
          <w:rFonts w:ascii="Arial" w:hAnsi="Arial" w:cs="Arial"/>
        </w:rPr>
        <w:t>(Dz.U.</w:t>
      </w:r>
      <w:r w:rsidR="001A5710" w:rsidRPr="001A5710">
        <w:rPr>
          <w:rFonts w:ascii="Arial" w:hAnsi="Arial" w:cs="Arial"/>
        </w:rPr>
        <w:t xml:space="preserve"> 2022.902 t.j.</w:t>
      </w:r>
      <w:r w:rsidR="001A5710">
        <w:rPr>
          <w:rFonts w:ascii="Arial" w:hAnsi="Arial" w:cs="Arial"/>
        </w:rPr>
        <w:t xml:space="preserve"> </w:t>
      </w:r>
      <w:r w:rsidRPr="001A5710">
        <w:rPr>
          <w:rFonts w:ascii="Arial" w:hAnsi="Arial" w:cs="Arial"/>
        </w:rPr>
        <w:t>)</w:t>
      </w:r>
      <w:r w:rsidRPr="001A5710">
        <w:rPr>
          <w:rFonts w:ascii="Arial" w:hAnsi="Arial" w:cs="Arial"/>
          <w:vertAlign w:val="superscript"/>
        </w:rPr>
        <w:t>10</w:t>
      </w:r>
      <w:r w:rsidRPr="00B96A0C">
        <w:rPr>
          <w:rFonts w:ascii="Arial" w:hAnsi="Arial" w:cs="Arial"/>
          <w:vertAlign w:val="superscript"/>
        </w:rPr>
        <w:t>)</w:t>
      </w:r>
      <w:r w:rsidRPr="00B96A0C">
        <w:rPr>
          <w:rFonts w:ascii="Arial" w:hAnsi="Arial" w:cs="Arial"/>
        </w:rPr>
        <w:t xml:space="preserve">,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2DB2F350" w14:textId="34AD4AE1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 osoby trzecie;</w:t>
      </w:r>
    </w:p>
    <w:p w14:paraId="452D2099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zapewnił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że dysponuje stosownymi procedurami oraz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zabezpieczeniami umożliwiającymi zagwarantowanie utrzymania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przekazanych mu przez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6F4873E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- Strony </w:t>
      </w:r>
      <w:r w:rsidRPr="00B96A0C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5" w:name="_Toc189465029"/>
      <w:bookmarkStart w:id="6" w:name="_Toc189636755"/>
      <w:r w:rsidRPr="00B96A0C">
        <w:rPr>
          <w:rFonts w:ascii="Arial" w:hAnsi="Arial" w:cs="Arial"/>
          <w:b/>
        </w:rPr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5"/>
      <w:bookmarkEnd w:id="6"/>
    </w:p>
    <w:p w14:paraId="5F8B907C" w14:textId="77777777" w:rsidR="00514987" w:rsidRPr="00B96A0C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1E5C7F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odpowiedzialność za działania i zaniechania osób trzecich, jak za swoje własne działania i zaniechania.</w:t>
      </w:r>
    </w:p>
    <w:p w14:paraId="146B0E55" w14:textId="62CF6E45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oświadcza, że pracownicy oraz wszystkie osoby współpracujące z nim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7" w:name="_Hlk180675100"/>
      <w:r w:rsidRPr="00B96A0C">
        <w:rPr>
          <w:rFonts w:ascii="Arial" w:hAnsi="Arial" w:cs="Arial"/>
        </w:rPr>
        <w:t>działania i zaniechania.</w:t>
      </w:r>
      <w:bookmarkEnd w:id="7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8" w:name="_Toc189465030"/>
      <w:bookmarkStart w:id="9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8"/>
      <w:bookmarkEnd w:id="9"/>
    </w:p>
    <w:p w14:paraId="027D2FF6" w14:textId="4AC629E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udostępnienia osobom trzecim wynika z obowiązujących przepisów prawa i osoby te zażądają od 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2F425EC8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są publicznie dostępne lub zostały podane do publicznej wiadomości w sposób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0" w:name="_Toc189465031"/>
      <w:bookmarkStart w:id="11" w:name="_Toc189636757"/>
      <w:r w:rsidRPr="00B96A0C">
        <w:rPr>
          <w:rFonts w:ascii="Arial" w:hAnsi="Arial" w:cs="Arial"/>
          <w:b/>
        </w:rPr>
        <w:lastRenderedPageBreak/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10"/>
      <w:bookmarkEnd w:id="11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203AECA9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materiały w formie pisemnej, elektroniczne nośniki informacji), w sposób zabezpieczony przed nieuprawnionym dostępem, a w przypadku przesyłania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drogą elektroniczną plików zawierających informacje stanowiące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 xml:space="preserve">, zabezpieczyć je w sposób uprzednio zaakceptowany przez </w:t>
      </w:r>
      <w:r w:rsidRPr="00B96A0C">
        <w:rPr>
          <w:rFonts w:ascii="Arial" w:hAnsi="Arial" w:cs="Arial"/>
          <w:b/>
        </w:rPr>
        <w:t xml:space="preserve">Zamawiającego, </w:t>
      </w:r>
      <w:r w:rsidRPr="00B96A0C">
        <w:rPr>
          <w:rFonts w:ascii="Arial" w:hAnsi="Arial" w:cs="Arial"/>
        </w:rPr>
        <w:t>co najmniej poprzez spakowanie tych plików z silnym hasłem zabezpieczający</w:t>
      </w:r>
      <w:r w:rsidRPr="00B96A0C">
        <w:rPr>
          <w:rFonts w:ascii="Arial" w:hAnsi="Arial" w:cs="Arial"/>
          <w:iCs/>
        </w:rPr>
        <w:t>;</w:t>
      </w:r>
    </w:p>
    <w:p w14:paraId="0477FC62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2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każdego rodzaju zagrożeń i ryzyk.</w:t>
      </w:r>
    </w:p>
    <w:bookmarkEnd w:id="12"/>
    <w:p w14:paraId="0A19FB4B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3" w:name="_Hlk181011506"/>
      <w:r w:rsidRPr="00B96A0C">
        <w:rPr>
          <w:rFonts w:ascii="Arial" w:hAnsi="Arial" w:cs="Arial"/>
          <w:bCs/>
        </w:rPr>
        <w:t xml:space="preserve">Wymogi określone w 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 xml:space="preserve">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3"/>
    </w:p>
    <w:p w14:paraId="21CA2EDC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32"/>
      <w:bookmarkStart w:id="15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4"/>
      <w:bookmarkEnd w:id="15"/>
    </w:p>
    <w:p w14:paraId="6289980A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</w:t>
      </w:r>
      <w:r w:rsidRPr="00B96A0C">
        <w:rPr>
          <w:rFonts w:ascii="Arial" w:hAnsi="Arial" w:cs="Arial"/>
        </w:rPr>
        <w:lastRenderedPageBreak/>
        <w:t xml:space="preserve">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>, z tym zastrzeżeniem</w:t>
      </w:r>
      <w:r w:rsidRPr="00B96A0C">
        <w:rPr>
          <w:rFonts w:ascii="Arial" w:hAnsi="Arial" w:cs="Arial"/>
          <w:b/>
        </w:rPr>
        <w:t xml:space="preserve">, </w:t>
      </w:r>
      <w:r w:rsidRPr="00B96A0C">
        <w:rPr>
          <w:rFonts w:ascii="Arial" w:hAnsi="Arial" w:cs="Arial"/>
          <w:bCs/>
        </w:rPr>
        <w:t>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nie jest zobowiązany do usunięcia elektronicznych kopii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systemie informatycznym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Wykonawcy</w:t>
      </w:r>
      <w:r w:rsidRPr="00B96A0C">
        <w:rPr>
          <w:rFonts w:ascii="Arial" w:hAnsi="Arial" w:cs="Arial"/>
          <w:bCs/>
        </w:rPr>
        <w:t xml:space="preserve">, tworzonych w celu awaryjnego odtworzenia danych na wypadek ich utraty, których usunięcie nie jest możliwe przy ekonomicznie racjonalnych kosztach, a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  <w:bCs/>
        </w:rPr>
        <w:t xml:space="preserve"> będą przechowywane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6FA59444" w14:textId="0F95C63F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6" w:name="_Toc189465033"/>
      <w:bookmarkStart w:id="17" w:name="_Toc189636759"/>
      <w:r w:rsidRPr="00B96A0C">
        <w:rPr>
          <w:rFonts w:ascii="Arial" w:hAnsi="Arial" w:cs="Arial"/>
          <w:b/>
        </w:rPr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6"/>
      <w:bookmarkEnd w:id="17"/>
    </w:p>
    <w:p w14:paraId="37D31083" w14:textId="7FE310DC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450ACE0B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8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9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9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20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20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1" w:name="_Toc189465034"/>
      <w:bookmarkStart w:id="22" w:name="_Toc189636760"/>
      <w:bookmarkEnd w:id="18"/>
      <w:r w:rsidRPr="00B96A0C">
        <w:rPr>
          <w:rFonts w:ascii="Arial" w:hAnsi="Arial" w:cs="Arial"/>
          <w:b/>
        </w:rPr>
        <w:lastRenderedPageBreak/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21"/>
      <w:bookmarkEnd w:id="22"/>
    </w:p>
    <w:p w14:paraId="180323F5" w14:textId="77777777" w:rsidR="00514987" w:rsidRPr="00B96A0C" w:rsidRDefault="00514987" w:rsidP="00514987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:</w:t>
      </w:r>
    </w:p>
    <w:p w14:paraId="43C31192" w14:textId="7AE1A773" w:rsidR="00514987" w:rsidRPr="00B96A0C" w:rsidRDefault="00514987" w:rsidP="00344A50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sym w:font="Wingdings" w:char="F071"/>
      </w:r>
      <w:r w:rsidRPr="00B96A0C">
        <w:rPr>
          <w:rFonts w:ascii="Arial" w:hAnsi="Arial" w:cs="Arial"/>
        </w:rPr>
        <w:t xml:space="preserve"> czas określony, obejmujący okres trwania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określonej w § 1 pkt 1,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35"/>
      <w:bookmarkStart w:id="24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3"/>
      <w:bookmarkEnd w:id="24"/>
    </w:p>
    <w:p w14:paraId="07A15772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</w:t>
      </w:r>
      <w:r w:rsidRPr="00B96A0C">
        <w:rPr>
          <w:rFonts w:ascii="Arial" w:hAnsi="Arial" w:cs="Arial"/>
          <w:vertAlign w:val="superscript"/>
        </w:rPr>
        <w:t>4)</w:t>
      </w:r>
      <w:r w:rsidRPr="00B96A0C">
        <w:rPr>
          <w:rFonts w:ascii="Arial" w:hAnsi="Arial" w:cs="Arial"/>
        </w:rPr>
        <w:t>:</w:t>
      </w:r>
    </w:p>
    <w:p w14:paraId="53A4610B" w14:textId="77777777" w:rsidR="00514987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7CA5BA30" w14:textId="1C2C9C51" w:rsidR="00E35242" w:rsidRPr="00B96A0C" w:rsidRDefault="00344A50" w:rsidP="00E35242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E35242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…………………………….</w:t>
      </w:r>
      <w:r w:rsidR="00E35242">
        <w:rPr>
          <w:rFonts w:ascii="Arial" w:hAnsi="Arial" w:cs="Arial"/>
        </w:rPr>
        <w:t xml:space="preserve"> e-mail </w:t>
      </w:r>
      <w:hyperlink r:id="rId5" w:history="1">
        <w:r>
          <w:rPr>
            <w:rStyle w:val="Hipercze"/>
            <w:rFonts w:ascii="Arial" w:hAnsi="Arial" w:cs="Arial"/>
          </w:rPr>
          <w:t>………………………..</w:t>
        </w:r>
      </w:hyperlink>
      <w:r w:rsidR="00E35242">
        <w:rPr>
          <w:rFonts w:ascii="Arial" w:hAnsi="Arial" w:cs="Arial"/>
        </w:rPr>
        <w:t xml:space="preserve"> </w:t>
      </w:r>
    </w:p>
    <w:p w14:paraId="6E056758" w14:textId="3E855987" w:rsidR="00514987" w:rsidRPr="0002140D" w:rsidRDefault="00514987" w:rsidP="0002140D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2140D">
        <w:rPr>
          <w:rFonts w:ascii="Arial" w:hAnsi="Arial" w:cs="Arial"/>
        </w:rPr>
        <w:t xml:space="preserve">z ramienia </w:t>
      </w:r>
      <w:r w:rsidRPr="0002140D">
        <w:rPr>
          <w:rFonts w:ascii="Arial" w:hAnsi="Arial" w:cs="Arial"/>
          <w:b/>
          <w:bCs/>
        </w:rPr>
        <w:t>Zamawiającego</w:t>
      </w:r>
      <w:r w:rsidRPr="0002140D">
        <w:rPr>
          <w:rFonts w:ascii="Arial" w:hAnsi="Arial" w:cs="Arial"/>
        </w:rPr>
        <w:t>:</w:t>
      </w:r>
    </w:p>
    <w:p w14:paraId="2D3B6AB1" w14:textId="2993FD51" w:rsidR="00E35242" w:rsidRPr="0002140D" w:rsidRDefault="00344A50" w:rsidP="00E3524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5B78D793" w14:textId="60828BBE" w:rsidR="00E35242" w:rsidRDefault="00344A50" w:rsidP="00E35242">
      <w:pPr>
        <w:numPr>
          <w:ilvl w:val="0"/>
          <w:numId w:val="22"/>
        </w:numPr>
        <w:suppressAutoHyphens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 tel. ……………………………</w:t>
      </w:r>
      <w:r w:rsidR="00E35242" w:rsidRPr="0002140D">
        <w:rPr>
          <w:rFonts w:ascii="Arial" w:hAnsi="Arial" w:cs="Arial"/>
        </w:rPr>
        <w:t xml:space="preserve"> e-mail: </w:t>
      </w:r>
      <w:r w:rsidR="0095326F">
        <w:rPr>
          <w:rFonts w:ascii="Arial" w:hAnsi="Arial" w:cs="Arial"/>
        </w:rPr>
        <w:t>……………………………………</w:t>
      </w:r>
    </w:p>
    <w:p w14:paraId="14F9374C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5" w:name="_Toc189465036"/>
      <w:bookmarkStart w:id="26" w:name="_Toc189636762"/>
      <w:r w:rsidRPr="00B96A0C">
        <w:rPr>
          <w:rFonts w:ascii="Arial" w:hAnsi="Arial" w:cs="Arial"/>
          <w:b/>
        </w:rPr>
        <w:t>§ 9.</w:t>
      </w:r>
      <w:r w:rsidRPr="00B96A0C">
        <w:rPr>
          <w:rFonts w:ascii="Arial" w:hAnsi="Arial" w:cs="Arial"/>
          <w:b/>
        </w:rPr>
        <w:br/>
        <w:t>Kary Umowne</w:t>
      </w:r>
      <w:bookmarkEnd w:id="25"/>
      <w:bookmarkEnd w:id="26"/>
    </w:p>
    <w:p w14:paraId="05BDD971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7" w:name="_Hlk181011903"/>
      <w:r w:rsidRPr="00B96A0C">
        <w:rPr>
          <w:rFonts w:ascii="Arial" w:hAnsi="Arial" w:cs="Arial"/>
          <w:bCs/>
        </w:rPr>
        <w:t xml:space="preserve">pkt 1-2 </w:t>
      </w:r>
      <w:bookmarkEnd w:id="27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6DB51D41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8" w:name="_Hlk181011923"/>
      <w:r w:rsidRPr="00B96A0C">
        <w:rPr>
          <w:rFonts w:ascii="Arial" w:hAnsi="Arial" w:cs="Arial"/>
          <w:bCs/>
        </w:rPr>
        <w:t xml:space="preserve">§ 4 ust. 1 pkt 3 Umowy, poprzez niestosowanie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</w:t>
      </w:r>
      <w:r w:rsidRPr="00B96A0C">
        <w:rPr>
          <w:rFonts w:ascii="Arial" w:hAnsi="Arial" w:cs="Arial"/>
          <w:bCs/>
        </w:rPr>
        <w:lastRenderedPageBreak/>
        <w:t>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>, adekwatnych do każdego rodzaju zagrożeń i ryzyk;</w:t>
      </w:r>
    </w:p>
    <w:bookmarkEnd w:id="28"/>
    <w:p w14:paraId="58302AA4" w14:textId="0B37EAF8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niewypełnienie obowiązku zwrotu bądź odmowę zwrotu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9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9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06E5835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o  której  mowa w ust. 1 w wysokości</w:t>
      </w:r>
      <w:r w:rsidRPr="00B96A0C">
        <w:rPr>
          <w:rFonts w:ascii="Arial" w:hAnsi="Arial" w:cs="Arial"/>
          <w:vertAlign w:val="superscript"/>
        </w:rPr>
        <w:t>5)</w:t>
      </w:r>
    </w:p>
    <w:p w14:paraId="2DEC33CA" w14:textId="1271428B" w:rsidR="00514987" w:rsidRPr="0002140D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highlight w:val="yellow"/>
        </w:rPr>
      </w:pPr>
      <w:r w:rsidRPr="00B96A0C">
        <w:rPr>
          <w:rFonts w:ascii="Arial" w:hAnsi="Arial" w:cs="Arial"/>
        </w:rPr>
        <w:t xml:space="preserve">■ </w:t>
      </w:r>
      <w:ins w:id="30" w:author="Artur Jaśkiewicz" w:date="2025-09-05T16:18:00Z" w16du:dateUtc="2025-09-05T14:18:00Z">
        <w:r w:rsidR="00036AC0" w:rsidRPr="001446A9">
          <w:rPr>
            <w:rFonts w:ascii="Arial" w:hAnsi="Arial" w:cs="Arial"/>
            <w:rPrChange w:id="31" w:author="Haba Agnieszka" w:date="2025-12-09T08:49:00Z" w16du:dateUtc="2025-12-09T07:49:00Z">
              <w:rPr>
                <w:rFonts w:ascii="Arial" w:hAnsi="Arial" w:cs="Arial"/>
                <w:highlight w:val="yellow"/>
              </w:rPr>
            </w:rPrChange>
          </w:rPr>
          <w:t xml:space="preserve">20 </w:t>
        </w:r>
      </w:ins>
      <w:ins w:id="32" w:author="Artur Jaśkiewicz" w:date="2025-09-05T16:19:00Z" w16du:dateUtc="2025-09-05T14:19:00Z">
        <w:r w:rsidR="00036AC0" w:rsidRPr="001446A9">
          <w:rPr>
            <w:rFonts w:ascii="Arial" w:hAnsi="Arial" w:cs="Arial"/>
            <w:rPrChange w:id="33" w:author="Haba Agnieszka" w:date="2025-12-09T08:49:00Z" w16du:dateUtc="2025-12-09T07:49:00Z">
              <w:rPr>
                <w:rFonts w:ascii="Arial" w:hAnsi="Arial" w:cs="Arial"/>
                <w:highlight w:val="yellow"/>
              </w:rPr>
            </w:rPrChange>
          </w:rPr>
          <w:t>000</w:t>
        </w:r>
      </w:ins>
      <w:del w:id="34" w:author="Artur Jaśkiewicz" w:date="2025-09-05T16:18:00Z" w16du:dateUtc="2025-09-05T14:18:00Z">
        <w:r w:rsidRPr="001446A9" w:rsidDel="00036AC0">
          <w:rPr>
            <w:rFonts w:ascii="Arial" w:hAnsi="Arial" w:cs="Arial"/>
            <w:rPrChange w:id="35" w:author="Haba Agnieszka" w:date="2025-12-09T08:49:00Z" w16du:dateUtc="2025-12-09T07:49:00Z">
              <w:rPr>
                <w:rFonts w:ascii="Arial" w:hAnsi="Arial" w:cs="Arial"/>
                <w:highlight w:val="yellow"/>
              </w:rPr>
            </w:rPrChange>
          </w:rPr>
          <w:delText>_______________</w:delText>
        </w:r>
      </w:del>
      <w:r w:rsidRPr="001446A9">
        <w:rPr>
          <w:rFonts w:ascii="Arial" w:hAnsi="Arial" w:cs="Arial"/>
          <w:rPrChange w:id="36" w:author="Haba Agnieszka" w:date="2025-12-09T08:49:00Z" w16du:dateUtc="2025-12-09T07:49:00Z">
            <w:rPr>
              <w:rFonts w:ascii="Arial" w:hAnsi="Arial" w:cs="Arial"/>
              <w:highlight w:val="yellow"/>
            </w:rPr>
          </w:rPrChange>
        </w:rPr>
        <w:t xml:space="preserve"> PLN</w:t>
      </w:r>
      <w:del w:id="37" w:author="Artur Jaśkiewicz" w:date="2025-09-05T16:42:00Z" w16du:dateUtc="2025-09-05T14:42:00Z">
        <w:r w:rsidRPr="001446A9" w:rsidDel="008D45A8">
          <w:rPr>
            <w:rFonts w:ascii="Arial" w:hAnsi="Arial" w:cs="Arial"/>
            <w:vertAlign w:val="superscript"/>
            <w:rPrChange w:id="38" w:author="Haba Agnieszka" w:date="2025-12-09T08:49:00Z" w16du:dateUtc="2025-12-09T07:49:00Z">
              <w:rPr>
                <w:rFonts w:ascii="Arial" w:hAnsi="Arial" w:cs="Arial"/>
                <w:highlight w:val="yellow"/>
                <w:vertAlign w:val="superscript"/>
              </w:rPr>
            </w:rPrChange>
          </w:rPr>
          <w:delText>6)</w:delText>
        </w:r>
      </w:del>
      <w:r w:rsidRPr="001446A9">
        <w:rPr>
          <w:rFonts w:ascii="Arial" w:hAnsi="Arial" w:cs="Arial"/>
          <w:rPrChange w:id="39" w:author="Haba Agnieszka" w:date="2025-12-09T08:49:00Z" w16du:dateUtc="2025-12-09T07:49:00Z">
            <w:rPr>
              <w:rFonts w:ascii="Arial" w:hAnsi="Arial" w:cs="Arial"/>
              <w:highlight w:val="yellow"/>
            </w:rPr>
          </w:rPrChange>
        </w:rPr>
        <w:t xml:space="preserve"> (słownie</w:t>
      </w:r>
      <w:ins w:id="40" w:author="Artur Jaśkiewicz" w:date="2025-09-05T16:19:00Z" w16du:dateUtc="2025-09-05T14:19:00Z">
        <w:r w:rsidR="00036AC0" w:rsidRPr="001446A9">
          <w:rPr>
            <w:rFonts w:ascii="Arial" w:hAnsi="Arial" w:cs="Arial"/>
            <w:rPrChange w:id="41" w:author="Haba Agnieszka" w:date="2025-12-09T08:49:00Z" w16du:dateUtc="2025-12-09T07:49:00Z">
              <w:rPr>
                <w:rFonts w:ascii="Arial" w:hAnsi="Arial" w:cs="Arial"/>
                <w:highlight w:val="yellow"/>
              </w:rPr>
            </w:rPrChange>
          </w:rPr>
          <w:t>: dwadzieścia tysięcy</w:t>
        </w:r>
      </w:ins>
      <w:del w:id="42" w:author="Artur Jaśkiewicz" w:date="2025-09-05T16:19:00Z" w16du:dateUtc="2025-09-05T14:19:00Z">
        <w:r w:rsidRPr="001446A9" w:rsidDel="00036AC0">
          <w:rPr>
            <w:rFonts w:ascii="Arial" w:hAnsi="Arial" w:cs="Arial"/>
            <w:rPrChange w:id="43" w:author="Haba Agnieszka" w:date="2025-12-09T08:49:00Z" w16du:dateUtc="2025-12-09T07:49:00Z">
              <w:rPr>
                <w:rFonts w:ascii="Arial" w:hAnsi="Arial" w:cs="Arial"/>
                <w:highlight w:val="yellow"/>
              </w:rPr>
            </w:rPrChange>
          </w:rPr>
          <w:delText xml:space="preserve"> ________________________</w:delText>
        </w:r>
      </w:del>
      <w:r w:rsidRPr="001446A9">
        <w:rPr>
          <w:rFonts w:ascii="Arial" w:hAnsi="Arial" w:cs="Arial"/>
          <w:rPrChange w:id="44" w:author="Haba Agnieszka" w:date="2025-12-09T08:49:00Z" w16du:dateUtc="2025-12-09T07:49:00Z">
            <w:rPr>
              <w:rFonts w:ascii="Arial" w:hAnsi="Arial" w:cs="Arial"/>
              <w:highlight w:val="yellow"/>
            </w:rPr>
          </w:rPrChange>
        </w:rPr>
        <w:t xml:space="preserve"> złotych) za każde z opisanych w ust.1 naruszeń postanowień niniejszej </w:t>
      </w:r>
      <w:r w:rsidRPr="001446A9">
        <w:rPr>
          <w:rFonts w:ascii="Arial" w:hAnsi="Arial" w:cs="Arial"/>
          <w:b/>
          <w:rPrChange w:id="45" w:author="Haba Agnieszka" w:date="2025-12-09T08:49:00Z" w16du:dateUtc="2025-12-09T07:49:00Z">
            <w:rPr>
              <w:rFonts w:ascii="Arial" w:hAnsi="Arial" w:cs="Arial"/>
              <w:b/>
              <w:highlight w:val="yellow"/>
            </w:rPr>
          </w:rPrChange>
        </w:rPr>
        <w:t>Umowy</w:t>
      </w:r>
      <w:r w:rsidRPr="001446A9">
        <w:rPr>
          <w:rFonts w:ascii="Arial" w:hAnsi="Arial" w:cs="Arial"/>
          <w:rPrChange w:id="46" w:author="Haba Agnieszka" w:date="2025-12-09T08:49:00Z" w16du:dateUtc="2025-12-09T07:49:00Z">
            <w:rPr>
              <w:rFonts w:ascii="Arial" w:hAnsi="Arial" w:cs="Arial"/>
              <w:highlight w:val="yellow"/>
            </w:rPr>
          </w:rPrChange>
        </w:rPr>
        <w:t>.</w:t>
      </w:r>
    </w:p>
    <w:p w14:paraId="598B930A" w14:textId="10EB7018" w:rsidR="00514987" w:rsidRPr="00B96A0C" w:rsidDel="00036AC0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del w:id="47" w:author="Artur Jaśkiewicz" w:date="2025-09-05T16:18:00Z" w16du:dateUtc="2025-09-05T14:18:00Z"/>
          <w:rFonts w:ascii="Arial" w:hAnsi="Arial" w:cs="Arial"/>
        </w:rPr>
      </w:pPr>
      <w:del w:id="48" w:author="Artur Jaśkiewicz" w:date="2025-09-05T16:18:00Z" w16du:dateUtc="2025-09-05T14:18:00Z">
        <w:r w:rsidRPr="0002140D" w:rsidDel="00036AC0">
          <w:rPr>
            <w:rFonts w:ascii="Arial" w:hAnsi="Arial" w:cs="Arial"/>
            <w:highlight w:val="yellow"/>
          </w:rPr>
          <w:delText>■ ________________ %</w:delText>
        </w:r>
        <w:r w:rsidRPr="0002140D" w:rsidDel="00036AC0">
          <w:rPr>
            <w:rFonts w:ascii="Arial" w:hAnsi="Arial" w:cs="Arial"/>
            <w:highlight w:val="yellow"/>
            <w:vertAlign w:val="superscript"/>
          </w:rPr>
          <w:delText>7)</w:delText>
        </w:r>
        <w:r w:rsidRPr="0002140D" w:rsidDel="00036AC0">
          <w:rPr>
            <w:rFonts w:ascii="Arial" w:hAnsi="Arial" w:cs="Arial"/>
            <w:highlight w:val="yellow"/>
          </w:rPr>
          <w:delText xml:space="preserve"> wartości netto </w:delText>
        </w:r>
        <w:r w:rsidRPr="0002140D" w:rsidDel="00036AC0">
          <w:rPr>
            <w:rFonts w:ascii="Arial" w:hAnsi="Arial" w:cs="Arial"/>
            <w:b/>
            <w:highlight w:val="yellow"/>
          </w:rPr>
          <w:delText>Umowy Właściwej</w:delText>
        </w:r>
        <w:r w:rsidRPr="0002140D" w:rsidDel="00036AC0">
          <w:rPr>
            <w:rFonts w:ascii="Arial" w:hAnsi="Arial" w:cs="Arial"/>
            <w:highlight w:val="yellow"/>
          </w:rPr>
          <w:delText xml:space="preserve"> za każde z opisanych w ust.1 naruszeń postanowień niniejszej </w:delText>
        </w:r>
        <w:r w:rsidRPr="0002140D" w:rsidDel="00036AC0">
          <w:rPr>
            <w:rFonts w:ascii="Arial" w:hAnsi="Arial" w:cs="Arial"/>
            <w:b/>
            <w:highlight w:val="yellow"/>
          </w:rPr>
          <w:delText>Umowy</w:delText>
        </w:r>
        <w:r w:rsidRPr="0002140D" w:rsidDel="00036AC0">
          <w:rPr>
            <w:rFonts w:ascii="Arial" w:hAnsi="Arial" w:cs="Arial"/>
            <w:highlight w:val="yellow"/>
          </w:rPr>
          <w:delText>.</w:delText>
        </w:r>
      </w:del>
    </w:p>
    <w:p w14:paraId="5A94CB7C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1A7C2788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Łączna wysokość kar umownych, o których mowa w ust. 1 ograniczona jest do wysokości </w:t>
      </w:r>
      <w:ins w:id="49" w:author="Haba Agnieszka" w:date="2025-09-29T08:15:00Z" w16du:dateUtc="2025-09-29T06:15:00Z">
        <w:r w:rsidR="00565B2B">
          <w:rPr>
            <w:rFonts w:ascii="Arial" w:hAnsi="Arial" w:cs="Arial"/>
          </w:rPr>
          <w:t>1</w:t>
        </w:r>
      </w:ins>
      <w:del w:id="50" w:author="Haba Agnieszka" w:date="2025-09-29T08:15:00Z" w16du:dateUtc="2025-09-29T06:15:00Z">
        <w:r w:rsidRPr="00B96A0C" w:rsidDel="00565B2B">
          <w:rPr>
            <w:rFonts w:ascii="Arial" w:hAnsi="Arial" w:cs="Arial"/>
          </w:rPr>
          <w:delText>……</w:delText>
        </w:r>
      </w:del>
      <w:r w:rsidRPr="00B96A0C">
        <w:rPr>
          <w:rFonts w:ascii="Arial" w:hAnsi="Arial" w:cs="Arial"/>
        </w:rPr>
        <w:t xml:space="preserve"> </w:t>
      </w:r>
      <w:del w:id="51" w:author="Haba Agnieszka" w:date="2025-12-09T08:50:00Z" w16du:dateUtc="2025-12-09T07:50:00Z">
        <w:r w:rsidRPr="00B96A0C" w:rsidDel="002A53DA">
          <w:rPr>
            <w:rFonts w:ascii="Arial" w:hAnsi="Arial" w:cs="Arial"/>
          </w:rPr>
          <w:delText>(</w:delText>
        </w:r>
        <w:r w:rsidRPr="00B96A0C" w:rsidDel="002A53DA">
          <w:rPr>
            <w:rFonts w:ascii="Arial" w:hAnsi="Arial" w:cs="Arial"/>
            <w:i/>
          </w:rPr>
          <w:delText>słownie</w:delText>
        </w:r>
        <w:r w:rsidRPr="00B96A0C" w:rsidDel="002A53DA">
          <w:rPr>
            <w:rFonts w:ascii="Arial" w:hAnsi="Arial" w:cs="Arial"/>
          </w:rPr>
          <w:delText xml:space="preserve">) </w:delText>
        </w:r>
      </w:del>
      <w:r w:rsidRPr="00B96A0C">
        <w:rPr>
          <w:rFonts w:ascii="Arial" w:hAnsi="Arial" w:cs="Arial"/>
        </w:rPr>
        <w:t>% łącznego Wynagrodzenia netto, o którym mowa w §</w:t>
      </w:r>
      <w:ins w:id="52" w:author="Haba Agnieszka" w:date="2025-12-09T08:51:00Z" w16du:dateUtc="2025-12-09T07:51:00Z">
        <w:r w:rsidR="00C0486D">
          <w:rPr>
            <w:rFonts w:ascii="Arial" w:hAnsi="Arial" w:cs="Arial"/>
          </w:rPr>
          <w:t xml:space="preserve"> 9</w:t>
        </w:r>
      </w:ins>
      <w:del w:id="53" w:author="Haba Agnieszka" w:date="2025-12-09T08:51:00Z" w16du:dateUtc="2025-12-09T07:51:00Z">
        <w:r w:rsidRPr="00B96A0C" w:rsidDel="00C0486D">
          <w:rPr>
            <w:rFonts w:ascii="Arial" w:hAnsi="Arial" w:cs="Arial"/>
          </w:rPr>
          <w:delText>…</w:delText>
        </w:r>
      </w:del>
      <w:r w:rsidRPr="00B96A0C">
        <w:rPr>
          <w:rFonts w:ascii="Arial" w:hAnsi="Arial" w:cs="Arial"/>
        </w:rPr>
        <w:t xml:space="preserve"> ust. </w:t>
      </w:r>
      <w:del w:id="54" w:author="Haba Agnieszka" w:date="2025-12-09T08:51:00Z" w16du:dateUtc="2025-12-09T07:51:00Z">
        <w:r w:rsidRPr="00B96A0C" w:rsidDel="00124445">
          <w:rPr>
            <w:rFonts w:ascii="Arial" w:hAnsi="Arial" w:cs="Arial"/>
          </w:rPr>
          <w:delText>…</w:delText>
        </w:r>
      </w:del>
      <w:ins w:id="55" w:author="Haba Agnieszka" w:date="2025-12-09T08:51:00Z" w16du:dateUtc="2025-12-09T07:51:00Z">
        <w:r w:rsidR="00124445">
          <w:rPr>
            <w:rFonts w:ascii="Arial" w:hAnsi="Arial" w:cs="Arial"/>
          </w:rPr>
          <w:t>1 pkt 1</w:t>
        </w:r>
      </w:ins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. </w:t>
      </w:r>
    </w:p>
    <w:p w14:paraId="060093C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56" w:name="_Toc189465037"/>
      <w:bookmarkStart w:id="57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56"/>
      <w:bookmarkEnd w:id="57"/>
    </w:p>
    <w:p w14:paraId="14616C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58" w:name="_Toc189465038"/>
      <w:bookmarkStart w:id="59" w:name="_Toc189636764"/>
      <w:r w:rsidRPr="00B96A0C">
        <w:rPr>
          <w:rFonts w:ascii="Arial" w:hAnsi="Arial" w:cs="Arial"/>
          <w:b/>
        </w:rPr>
        <w:lastRenderedPageBreak/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58"/>
      <w:bookmarkEnd w:id="59"/>
    </w:p>
    <w:p w14:paraId="67099A07" w14:textId="35348B0B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 xml:space="preserve"> jakichkolwiek praw w drodze licencji lub na jakiejkolwiek innej podstawie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utworu (w rozumieniu ustawy z dnia 4 lutego 1994 r. o prawie autorskim i prawach pokrewnych (</w:t>
      </w:r>
      <w:r w:rsidR="00F960ED" w:rsidRPr="00D62B52">
        <w:rPr>
          <w:rFonts w:ascii="Arial" w:hAnsi="Arial" w:cs="Arial"/>
        </w:rPr>
        <w:t xml:space="preserve">Dz. U. </w:t>
      </w:r>
      <w:r w:rsidR="00D62B52" w:rsidRPr="00D62B52">
        <w:rPr>
          <w:rFonts w:ascii="Arial" w:hAnsi="Arial" w:cs="Arial"/>
        </w:rPr>
        <w:t>2025.24 t.j</w:t>
      </w:r>
      <w:r w:rsidR="00D62B52">
        <w:rPr>
          <w:rFonts w:ascii="Arial" w:hAnsi="Arial" w:cs="Arial"/>
        </w:rPr>
        <w:t>.</w:t>
      </w:r>
      <w:r w:rsidRPr="00B96A0C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0" w:name="_Toc189465039"/>
      <w:bookmarkStart w:id="61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60"/>
      <w:bookmarkEnd w:id="61"/>
    </w:p>
    <w:p w14:paraId="63347183" w14:textId="30F98BEF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</w:t>
      </w:r>
      <w:r w:rsidRPr="00CD6E27">
        <w:rPr>
          <w:rFonts w:ascii="Arial" w:hAnsi="Arial" w:cs="Arial"/>
        </w:rPr>
        <w:t>(</w:t>
      </w:r>
      <w:r w:rsidR="00F960ED" w:rsidRPr="00CD6E27">
        <w:rPr>
          <w:rFonts w:ascii="Arial" w:hAnsi="Arial" w:cs="Arial"/>
        </w:rPr>
        <w:t>Dz. U. 20</w:t>
      </w:r>
      <w:r w:rsidR="00CD6E27" w:rsidRPr="00CD6E27">
        <w:rPr>
          <w:rFonts w:ascii="Arial" w:hAnsi="Arial" w:cs="Arial"/>
        </w:rPr>
        <w:t>24.632</w:t>
      </w:r>
      <w:r w:rsidR="00CD6E27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2" w:name="_Toc189465040"/>
      <w:bookmarkStart w:id="63" w:name="_Toc189636766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62"/>
      <w:bookmarkEnd w:id="63"/>
    </w:p>
    <w:p w14:paraId="35EA916C" w14:textId="707A2D55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rygorem nieważności.</w:t>
      </w:r>
    </w:p>
    <w:p w14:paraId="02D9B2C8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4" w:name="_Toc189465041"/>
      <w:bookmarkStart w:id="65" w:name="_Toc189636767"/>
      <w:r w:rsidRPr="00B96A0C">
        <w:rPr>
          <w:rFonts w:ascii="Arial" w:hAnsi="Arial" w:cs="Arial"/>
          <w:b/>
        </w:rPr>
        <w:lastRenderedPageBreak/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64"/>
      <w:bookmarkEnd w:id="65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6" w:name="_Toc189465042"/>
      <w:bookmarkStart w:id="67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66"/>
      <w:bookmarkEnd w:id="67"/>
    </w:p>
    <w:p w14:paraId="00010D46" w14:textId="48D8F126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uda się rozwiązać polubownie w terminie</w:t>
      </w:r>
      <w:r w:rsidR="0002140D" w:rsidRPr="0002140D">
        <w:rPr>
          <w:rFonts w:ascii="Arial" w:hAnsi="Arial" w:cs="Arial"/>
          <w:b/>
          <w:bCs/>
        </w:rPr>
        <w:t xml:space="preserve"> 30 </w:t>
      </w:r>
      <w:r w:rsidRPr="00B96A0C">
        <w:rPr>
          <w:rFonts w:ascii="Arial" w:hAnsi="Arial" w:cs="Arial"/>
          <w:vertAlign w:val="superscript"/>
        </w:rPr>
        <w:t>8)</w:t>
      </w:r>
      <w:r w:rsidRPr="00B96A0C">
        <w:rPr>
          <w:rFonts w:ascii="Arial" w:hAnsi="Arial" w:cs="Arial"/>
        </w:rPr>
        <w:t xml:space="preserve"> 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8" w:name="_Toc189465043"/>
      <w:bookmarkStart w:id="69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68"/>
      <w:bookmarkEnd w:id="69"/>
    </w:p>
    <w:p w14:paraId="5FD7678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70" w:name="_Toc189465044"/>
      <w:bookmarkStart w:id="71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70"/>
      <w:bookmarkEnd w:id="71"/>
    </w:p>
    <w:p w14:paraId="28EFD39F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po jednym dla każdej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</w:rPr>
        <w:t xml:space="preserve"> / w formie elektronicznej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.</w:t>
      </w:r>
    </w:p>
    <w:p w14:paraId="1396543B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77777777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>9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  <w:r w:rsidRPr="00B96A0C">
        <w:rPr>
          <w:rFonts w:ascii="Arial" w:hAnsi="Arial" w:cs="Arial"/>
          <w:sz w:val="16"/>
          <w:szCs w:val="16"/>
          <w:vertAlign w:val="superscript"/>
        </w:rPr>
        <w:t>9)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p w14:paraId="7ED8AA82" w14:textId="77777777" w:rsidR="00514987" w:rsidRPr="00B96A0C" w:rsidRDefault="00514987" w:rsidP="00514987">
      <w:pPr>
        <w:tabs>
          <w:tab w:val="left" w:pos="6660"/>
        </w:tabs>
        <w:suppressAutoHyphens/>
        <w:spacing w:before="240" w:line="360" w:lineRule="auto"/>
        <w:ind w:left="0" w:firstLine="0"/>
        <w:jc w:val="left"/>
        <w:rPr>
          <w:rFonts w:ascii="Arial" w:hAnsi="Arial" w:cs="Arial"/>
          <w:b/>
          <w:sz w:val="16"/>
          <w:szCs w:val="16"/>
        </w:rPr>
      </w:pPr>
      <w:r w:rsidRPr="00B96A0C">
        <w:rPr>
          <w:rFonts w:ascii="Arial" w:hAnsi="Arial" w:cs="Arial"/>
          <w:b/>
          <w:sz w:val="16"/>
          <w:szCs w:val="16"/>
        </w:rPr>
        <w:t>Wskazówki dla osób opracowujących projekt Umowy o zachowaniu poufności (zawieranej z Umową Właściwą) na podstawie wzoru Umowy o zachowaniu poufności:</w:t>
      </w:r>
    </w:p>
    <w:p w14:paraId="5912436C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lastRenderedPageBreak/>
        <w:t>Nazwę skróconą Stron Umowy odpowiednio zastosować w całym dokumencie (zgodnie z oznaczeniem Stron w Umowie Właściwej).</w:t>
      </w:r>
    </w:p>
    <w:p w14:paraId="2CB16C5D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Przy opracowywaniu dokumentu, niepotrzebny zapis usunąć.</w:t>
      </w:r>
    </w:p>
    <w:p w14:paraId="2D96F55E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 xml:space="preserve">Standardowo okres jest bezterminowy. Okres podlega modyfikacji w zależności od rodzaju udostępnianych Informacji. Decyzję </w:t>
      </w:r>
      <w:r w:rsidRPr="0002140D">
        <w:rPr>
          <w:rFonts w:ascii="Arial" w:hAnsi="Arial" w:cs="Arial"/>
          <w:i/>
        </w:rPr>
        <w:br/>
        <w:t>o zmianie okresu obowiązywania Umowy o zachowaniu poufności podejmuje Zamawiający.</w:t>
      </w:r>
    </w:p>
    <w:p w14:paraId="134FD8DD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Wpisać tych samych reprezentantów Stron, którzy zostali wskazani w Umowie Właściwej.</w:t>
      </w:r>
    </w:p>
    <w:p w14:paraId="793F5539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Przy opracowaniu dokumentu, niepotrzebny zapis usunąć/ niepotrzebną opcję (</w:t>
      </w:r>
      <w:r w:rsidRPr="0002140D">
        <w:rPr>
          <w:rFonts w:ascii="Arial" w:hAnsi="Arial" w:cs="Arial"/>
        </w:rPr>
        <w:t>■</w:t>
      </w:r>
      <w:r w:rsidRPr="0002140D">
        <w:rPr>
          <w:rFonts w:ascii="Arial" w:hAnsi="Arial" w:cs="Arial"/>
          <w:i/>
        </w:rPr>
        <w:t>) usunąć.</w:t>
      </w:r>
    </w:p>
    <w:p w14:paraId="0DB55BBA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018CB754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0E61D34E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Wpisać liczbę dni, standardowo sugerowana: 30.</w:t>
      </w:r>
    </w:p>
    <w:p w14:paraId="59F41D3E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>Podpisują prawni reprezentanci Stron.</w:t>
      </w:r>
    </w:p>
    <w:p w14:paraId="0512CAED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</w:rPr>
      </w:pPr>
      <w:r w:rsidRPr="0002140D">
        <w:rPr>
          <w:rFonts w:ascii="Arial" w:hAnsi="Arial" w:cs="Arial"/>
          <w:i/>
        </w:rPr>
        <w:t xml:space="preserve">Wpisać aktualny publikator przywoływanego aktu prawnego. </w:t>
      </w:r>
    </w:p>
    <w:p w14:paraId="3CFF9767" w14:textId="77777777" w:rsidR="00514987" w:rsidRPr="0002140D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Calibri" w:eastAsia="Calibri" w:hAnsi="Calibri"/>
          <w:lang w:eastAsia="en-US"/>
        </w:rPr>
      </w:pPr>
      <w:r w:rsidRPr="0002140D">
        <w:rPr>
          <w:rFonts w:ascii="Arial" w:hAnsi="Arial" w:cs="Arial"/>
          <w:i/>
        </w:rPr>
        <w:t>W przypadku umów zawieranych na okres bezterminowy należy wskazać odpowiednio długi okres wypowiedzenia</w:t>
      </w:r>
      <w:bookmarkEnd w:id="0"/>
    </w:p>
    <w:sectPr w:rsidR="00514987" w:rsidRPr="0002140D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D3906"/>
    <w:multiLevelType w:val="hybridMultilevel"/>
    <w:tmpl w:val="7E9CADD0"/>
    <w:lvl w:ilvl="0" w:tplc="9F447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0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09B3FBB"/>
    <w:multiLevelType w:val="hybridMultilevel"/>
    <w:tmpl w:val="4FF01116"/>
    <w:lvl w:ilvl="0" w:tplc="EE54C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9"/>
  </w:num>
  <w:num w:numId="3" w16cid:durableId="706370631">
    <w:abstractNumId w:val="11"/>
  </w:num>
  <w:num w:numId="4" w16cid:durableId="396519236">
    <w:abstractNumId w:val="0"/>
  </w:num>
  <w:num w:numId="5" w16cid:durableId="622883444">
    <w:abstractNumId w:val="12"/>
  </w:num>
  <w:num w:numId="6" w16cid:durableId="1403677477">
    <w:abstractNumId w:val="3"/>
  </w:num>
  <w:num w:numId="7" w16cid:durableId="785123405">
    <w:abstractNumId w:val="7"/>
  </w:num>
  <w:num w:numId="8" w16cid:durableId="1864051175">
    <w:abstractNumId w:val="10"/>
  </w:num>
  <w:num w:numId="9" w16cid:durableId="1363822312">
    <w:abstractNumId w:val="21"/>
  </w:num>
  <w:num w:numId="10" w16cid:durableId="685134960">
    <w:abstractNumId w:val="2"/>
  </w:num>
  <w:num w:numId="11" w16cid:durableId="1980070152">
    <w:abstractNumId w:val="6"/>
  </w:num>
  <w:num w:numId="12" w16cid:durableId="351883103">
    <w:abstractNumId w:val="8"/>
  </w:num>
  <w:num w:numId="13" w16cid:durableId="1905138707">
    <w:abstractNumId w:val="18"/>
  </w:num>
  <w:num w:numId="14" w16cid:durableId="2061514527">
    <w:abstractNumId w:val="15"/>
  </w:num>
  <w:num w:numId="15" w16cid:durableId="226455201">
    <w:abstractNumId w:val="19"/>
  </w:num>
  <w:num w:numId="16" w16cid:durableId="23093784">
    <w:abstractNumId w:val="17"/>
  </w:num>
  <w:num w:numId="17" w16cid:durableId="1899512126">
    <w:abstractNumId w:val="20"/>
  </w:num>
  <w:num w:numId="18" w16cid:durableId="1061295371">
    <w:abstractNumId w:val="1"/>
  </w:num>
  <w:num w:numId="19" w16cid:durableId="1306592448">
    <w:abstractNumId w:val="14"/>
  </w:num>
  <w:num w:numId="20" w16cid:durableId="1579316911">
    <w:abstractNumId w:val="13"/>
  </w:num>
  <w:num w:numId="21" w16cid:durableId="1716543080">
    <w:abstractNumId w:val="16"/>
  </w:num>
  <w:num w:numId="22" w16cid:durableId="9517945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ba Agnieszka">
    <w15:presenceInfo w15:providerId="AD" w15:userId="S::PLK055817@office.plk-sa.pl::c95421ed-c6bc-43c1-aca7-8e241174b387"/>
  </w15:person>
  <w15:person w15:author="Artur Jaśkiewicz">
    <w15:presenceInfo w15:providerId="None" w15:userId="Artur Jaś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2140D"/>
    <w:rsid w:val="00036AC0"/>
    <w:rsid w:val="000B4C3D"/>
    <w:rsid w:val="00124445"/>
    <w:rsid w:val="001266F9"/>
    <w:rsid w:val="001446A9"/>
    <w:rsid w:val="001A5710"/>
    <w:rsid w:val="001E386B"/>
    <w:rsid w:val="001F7F2F"/>
    <w:rsid w:val="00225FF8"/>
    <w:rsid w:val="002922A3"/>
    <w:rsid w:val="002A53DA"/>
    <w:rsid w:val="002D60D0"/>
    <w:rsid w:val="00344A50"/>
    <w:rsid w:val="004C47B9"/>
    <w:rsid w:val="004D3250"/>
    <w:rsid w:val="00514987"/>
    <w:rsid w:val="00565B2B"/>
    <w:rsid w:val="005D2B62"/>
    <w:rsid w:val="00657F20"/>
    <w:rsid w:val="0067484C"/>
    <w:rsid w:val="006A3966"/>
    <w:rsid w:val="006D18E5"/>
    <w:rsid w:val="00720EB4"/>
    <w:rsid w:val="00731F1B"/>
    <w:rsid w:val="00852A73"/>
    <w:rsid w:val="0085711F"/>
    <w:rsid w:val="008D45A8"/>
    <w:rsid w:val="0095326F"/>
    <w:rsid w:val="00A4139A"/>
    <w:rsid w:val="00A45572"/>
    <w:rsid w:val="00A56DA8"/>
    <w:rsid w:val="00AD3DE1"/>
    <w:rsid w:val="00AF3629"/>
    <w:rsid w:val="00B742DB"/>
    <w:rsid w:val="00C0486D"/>
    <w:rsid w:val="00C743F5"/>
    <w:rsid w:val="00C9555B"/>
    <w:rsid w:val="00CD6E27"/>
    <w:rsid w:val="00CE663E"/>
    <w:rsid w:val="00D1708F"/>
    <w:rsid w:val="00D62B52"/>
    <w:rsid w:val="00DF374C"/>
    <w:rsid w:val="00E35242"/>
    <w:rsid w:val="00EC5AF2"/>
    <w:rsid w:val="00F72BDB"/>
    <w:rsid w:val="00F960ED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6B06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2140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140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6A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takt@kartelte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2582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Haba Agnieszka</cp:lastModifiedBy>
  <cp:revision>22</cp:revision>
  <cp:lastPrinted>2025-08-05T04:57:00Z</cp:lastPrinted>
  <dcterms:created xsi:type="dcterms:W3CDTF">2025-08-05T09:14:00Z</dcterms:created>
  <dcterms:modified xsi:type="dcterms:W3CDTF">2025-12-09T07:51:00Z</dcterms:modified>
</cp:coreProperties>
</file>